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945" w:rsidRPr="004C6945" w:rsidRDefault="004C6945" w:rsidP="004C6945">
      <w:pPr>
        <w:pStyle w:val="a6"/>
        <w:suppressAutoHyphens/>
        <w:rPr>
          <w:sz w:val="16"/>
          <w:szCs w:val="16"/>
        </w:rPr>
      </w:pPr>
      <w:r w:rsidRPr="004C6945">
        <w:rPr>
          <w:sz w:val="16"/>
          <w:szCs w:val="16"/>
        </w:rPr>
        <w:t>ДОГОВОР №_________</w:t>
      </w:r>
    </w:p>
    <w:p w:rsidR="004C6945" w:rsidRPr="004C6945" w:rsidRDefault="004C6945" w:rsidP="004C694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 xml:space="preserve">залогового счета в валюте Российской Федерации </w:t>
      </w:r>
    </w:p>
    <w:p w:rsidR="004C6945" w:rsidRPr="004C6945" w:rsidRDefault="004C6945" w:rsidP="004C6945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left="284" w:right="284"/>
        <w:rPr>
          <w:sz w:val="16"/>
          <w:szCs w:val="16"/>
        </w:rPr>
      </w:pPr>
      <w:r w:rsidRPr="004C6945">
        <w:rPr>
          <w:sz w:val="16"/>
          <w:szCs w:val="16"/>
        </w:rPr>
        <w:t>г.___________                                                                              «_____»_______________ 20___ г.</w:t>
      </w:r>
    </w:p>
    <w:p w:rsidR="004C6945" w:rsidRPr="004C6945" w:rsidRDefault="004C6945" w:rsidP="004C6945">
      <w:pPr>
        <w:suppressAutoHyphens/>
        <w:ind w:left="284" w:right="284" w:firstLine="426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2" w:firstLine="710"/>
        <w:rPr>
          <w:sz w:val="16"/>
          <w:szCs w:val="16"/>
        </w:rPr>
      </w:pPr>
      <w:r w:rsidRPr="004C6945">
        <w:rPr>
          <w:sz w:val="16"/>
          <w:szCs w:val="16"/>
        </w:rPr>
        <w:t xml:space="preserve"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и________________________________________________________________________________, именуемое в дальнейшем «Клиент», в лице ____________________________________________ действующего на основании________________________________________________________, с другой стороны, </w:t>
      </w:r>
    </w:p>
    <w:p w:rsidR="004C6945" w:rsidRPr="004C6945" w:rsidRDefault="004C6945" w:rsidP="004C6945">
      <w:pPr>
        <w:suppressAutoHyphens/>
        <w:ind w:right="-2" w:firstLine="710"/>
        <w:rPr>
          <w:sz w:val="16"/>
          <w:szCs w:val="16"/>
        </w:rPr>
      </w:pPr>
      <w:proofErr w:type="gramStart"/>
      <w:r w:rsidRPr="004C6945">
        <w:rPr>
          <w:sz w:val="16"/>
          <w:szCs w:val="16"/>
        </w:rPr>
        <w:t>И _____________________________, в лице _____________________________________, действующего на основании ____________________________________, именуемое в дальнейшем «Залогодержатель»</w:t>
      </w:r>
      <w:proofErr w:type="gramEnd"/>
    </w:p>
    <w:p w:rsidR="004C6945" w:rsidRPr="004C6945" w:rsidRDefault="004C6945" w:rsidP="004C6945">
      <w:pPr>
        <w:suppressAutoHyphens/>
        <w:ind w:right="-2" w:firstLine="710"/>
        <w:rPr>
          <w:sz w:val="16"/>
          <w:szCs w:val="16"/>
        </w:rPr>
      </w:pPr>
      <w:proofErr w:type="gramStart"/>
      <w:r w:rsidRPr="004C6945">
        <w:rPr>
          <w:sz w:val="16"/>
          <w:szCs w:val="16"/>
        </w:rPr>
        <w:t>совместно именуемые «Стороны», по отдельности – «Сторона», заключили настоящий договор (далее – Договор), о нижеследующем: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1. ПРЕДМЕТ ДОГОВОРА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1.1. Банк открывает Клиенту залоговый счет №______________________________________ в российских рублях  (далее – «Счет») и осуществляет расчетно-кассовое обслуживание Клиента в порядке, предусмотренном действующим законодательством Российской Федерации, нормативным актами Центрального банка Российской Федерации, внутренними нормативными актами Банка и Договором.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1.2. Счет предназначен для учета залога прав по договору банковского счета, в соответствии со статьями 358.9 – 358.14 Гражданского кодекса Российской Федерации.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1.3. Договор залога прав по договору банковского счета (далее – Договор залога) заключен в отношении всей денежной суммы, находящейся на Счете в любой момент в течение времени действия Договора / в отношении твердой денежной суммы, размер которой указан в Договоре залога (далее – Сумма залога). 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2. ПОРЯДОК ОТКРЫТИЯ И ВЕДЕНИЯ СЧЕТА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2.1. Для открытия Счета Клиент представляет в Банк пакет документов в соответствии с Перечнем, установленным Банком в зависимости от вида Клиента, а также: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2.1.1. Договор залога,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2.1.2. Сведения о Залогодержателе по форме Приложения к Договору.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Клиента при заключении Договора и могут быть изменены и/или дополнены Банком в одностороннем порядке.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2.2. 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Договором.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2.3.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Клиента в соответствии с законодательством Российской Федерации в валюте Российской Федерации.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3. ПРАВА И ОБЯЗАННОСТИ СТОРОН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i/>
          <w:sz w:val="16"/>
          <w:szCs w:val="16"/>
        </w:rPr>
      </w:pPr>
      <w:r w:rsidRPr="004C6945">
        <w:rPr>
          <w:b/>
          <w:i/>
          <w:sz w:val="16"/>
          <w:szCs w:val="16"/>
        </w:rPr>
        <w:t>3.1. Банк обязан</w:t>
      </w:r>
      <w:r w:rsidRPr="004C6945">
        <w:rPr>
          <w:i/>
          <w:sz w:val="16"/>
          <w:szCs w:val="16"/>
        </w:rPr>
        <w:t>: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3.1.1. Открыть по заявлению Клиента Счет Клиенту при представлении им пакета документов, предусмотренного п. 2.1. Договора, а также при внесении Клиентом платы, установленной Тарифами Банка, действующими в Банке на день открытия Счета.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3.1.2. Зачислять денежные средства, поступающие в адрес Клиента, без ограничения, за исключением случаев, предусмотренных действующим законодательством Российской Федерации.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Зачисление на Счет денежных средств, поступающих на корреспондентский счет Банка в пользу Клиента, производится не позднее рабочего дня, следующего за днем поступления в Банк платежного документа, позволяющего однозначно установить, что получателем средств является Клиент.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3.1.3. Выполнять распоряжения Клиента о перечислении денежных средств со Счета в порядке, установленном действующим законодательством Российской Федерации, Банковскими правилами и Договором.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3.1.3.1. Без письменного согласия Залогодержателя Банк не вправе выполнять распоряжения Клиента о перечислении денежных средств со Счета, в результате которых остаток денежных средств на Счете станет ниже Суммы залога.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3.1.3.2. После получения письменного уведомления Залогодержателя о неисполнении или ненадлежащем исполнении Клиентом обеспеченного залогом обязательства Банк не вправе выполнять распоряжения Клиента, в результате исполнения которых остаток денежных средств на Счете станет ниже суммы, эквивалентной размеру обеспеченного обязательства, указанному в Договоре залога.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3.1.4. Осуществлять списание денежных средств со Счета: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4C6945">
        <w:rPr>
          <w:sz w:val="16"/>
          <w:szCs w:val="16"/>
        </w:rPr>
        <w:t>пределах</w:t>
      </w:r>
      <w:proofErr w:type="gramEnd"/>
      <w:r w:rsidRPr="004C6945">
        <w:rPr>
          <w:sz w:val="16"/>
          <w:szCs w:val="16"/>
        </w:rPr>
        <w:t xml:space="preserve"> имеющихся на нем средств </w:t>
      </w:r>
      <w:ins w:id="0" w:author="Лузан" w:date="2017-07-12T17:28:00Z">
        <w:r w:rsidRPr="004C6945">
          <w:rPr>
            <w:i/>
            <w:sz w:val="16"/>
            <w:szCs w:val="16"/>
          </w:rPr>
          <w:t>(</w:t>
        </w:r>
      </w:ins>
      <w:ins w:id="1" w:author="Лузан" w:date="2017-07-12T17:29:00Z">
        <w:r w:rsidRPr="004C6945">
          <w:rPr>
            <w:i/>
            <w:sz w:val="16"/>
            <w:szCs w:val="16"/>
          </w:rPr>
          <w:t>при заключении Договора залога в сумме остатка по Счету</w:t>
        </w:r>
        <w:r w:rsidRPr="004C6945">
          <w:rPr>
            <w:sz w:val="16"/>
            <w:szCs w:val="16"/>
          </w:rPr>
          <w:t xml:space="preserve">) </w:t>
        </w:r>
        <w:proofErr w:type="spellStart"/>
        <w:r w:rsidRPr="004C6945">
          <w:rPr>
            <w:i/>
            <w:sz w:val="16"/>
            <w:szCs w:val="16"/>
          </w:rPr>
          <w:t>либо</w:t>
        </w:r>
      </w:ins>
      <w:del w:id="2" w:author="Лузан" w:date="2017-07-12T17:29:00Z">
        <w:r w:rsidRPr="004C6945" w:rsidDel="00C123D1">
          <w:rPr>
            <w:sz w:val="16"/>
            <w:szCs w:val="16"/>
          </w:rPr>
          <w:delText xml:space="preserve"> </w:delText>
        </w:r>
      </w:del>
      <w:r w:rsidRPr="004C6945">
        <w:rPr>
          <w:sz w:val="16"/>
          <w:szCs w:val="16"/>
        </w:rPr>
        <w:t>за</w:t>
      </w:r>
      <w:proofErr w:type="spellEnd"/>
      <w:r w:rsidRPr="004C6945">
        <w:rPr>
          <w:sz w:val="16"/>
          <w:szCs w:val="16"/>
        </w:rPr>
        <w:t xml:space="preserve"> вычетом Суммы залога</w:t>
      </w:r>
      <w:ins w:id="3" w:author="Лузан" w:date="2017-07-12T17:31:00Z">
        <w:r w:rsidRPr="004C6945">
          <w:rPr>
            <w:sz w:val="16"/>
            <w:szCs w:val="16"/>
          </w:rPr>
          <w:t xml:space="preserve"> (</w:t>
        </w:r>
        <w:r w:rsidRPr="004C6945">
          <w:rPr>
            <w:i/>
            <w:sz w:val="16"/>
            <w:szCs w:val="16"/>
          </w:rPr>
          <w:t>при заключении Договора залога в твердой сумме</w:t>
        </w:r>
      </w:ins>
      <w:ins w:id="4" w:author="Лузан" w:date="2017-07-12T17:32:00Z">
        <w:r w:rsidRPr="004C6945">
          <w:rPr>
            <w:i/>
            <w:sz w:val="16"/>
            <w:szCs w:val="16"/>
          </w:rPr>
          <w:t>)</w:t>
        </w:r>
      </w:ins>
      <w:r w:rsidRPr="004C6945">
        <w:rPr>
          <w:sz w:val="16"/>
          <w:szCs w:val="16"/>
        </w:rPr>
        <w:t>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3.1.4.3. </w:t>
      </w:r>
      <w:proofErr w:type="gramStart"/>
      <w:r w:rsidRPr="004C6945">
        <w:rPr>
          <w:sz w:val="16"/>
          <w:szCs w:val="16"/>
        </w:rPr>
        <w:t>При обращении взыскания на заложенные права по Договору в соответствии со ст.349 Гражданского кодекса Российской Федерации (Далее – ГК РФ), в судебном или о внесудебном порядке требования Залогодержателя удовлетворяются путем списания Банком без распоряжения Клиента на основании распоряжения Залогодержателя денежных средств со Счета и выдачи их Залогодержателю или зачисления на счет, указанный Залогодержателем.</w:t>
      </w:r>
      <w:proofErr w:type="gramEnd"/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3.1.4.4. </w:t>
      </w:r>
      <w:proofErr w:type="gramStart"/>
      <w:r w:rsidRPr="004C6945">
        <w:rPr>
          <w:sz w:val="16"/>
          <w:szCs w:val="16"/>
        </w:rPr>
        <w:t>Правила о списании денежных средств, установленные гл.45 ГК РФ, не применяются к денежными средствам на Счете.</w:t>
      </w:r>
      <w:proofErr w:type="gramEnd"/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3.1.5. Банк принимает к исполнению от Клиента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3.1.5.1. </w:t>
      </w:r>
      <w:proofErr w:type="gramStart"/>
      <w:r w:rsidRPr="004C6945">
        <w:rPr>
          <w:sz w:val="16"/>
          <w:szCs w:val="16"/>
        </w:rPr>
        <w:t>Платежный документ, поступивший в Банк от Клиента, считается подписанным уполномоченными лицами Клиента,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Клиента, содержащимися в переданной Банку карточке образцов подписей и оттиска печати Клиента.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lastRenderedPageBreak/>
        <w:t>3.1.6. Принимать к исполнению платежные документы Клиента в рабочие дни в течение операционного дня, установленного в Банке. Платежные документы Клиента, поступившие в Банк после окончания операционного дня, принимаются к исполнению следующим операционным днем.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Информация о продолжительности операционного дня доводится до сведения Клиента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3.1.7. Предоставить Клиенту комплекс услуг по расчетно-кассовому обслуживанию.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3.1.8. Консультировать Клиента по вопросам, имеющим непосредственное отношение к расчетному и кассовому обслуживанию по Договору.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3.1.9. Обеспечить Клиента по его запросу оформленной чековой книжкой.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3.1.10. Гарантировать тайну Счета, операций по Счету и сведений о Клиенте.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3.1.11. Информировать Клиента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Клиента.</w:t>
      </w:r>
    </w:p>
    <w:p w:rsidR="004C6945" w:rsidRPr="004C6945" w:rsidRDefault="004C6945" w:rsidP="004C6945">
      <w:pPr>
        <w:autoSpaceDE w:val="0"/>
        <w:autoSpaceDN w:val="0"/>
        <w:rPr>
          <w:color w:val="000000"/>
          <w:sz w:val="16"/>
          <w:szCs w:val="16"/>
        </w:rPr>
      </w:pPr>
      <w:r w:rsidRPr="004C6945">
        <w:rPr>
          <w:sz w:val="16"/>
          <w:szCs w:val="16"/>
        </w:rPr>
        <w:t xml:space="preserve">            </w:t>
      </w:r>
      <w:r w:rsidRPr="004C6945">
        <w:rPr>
          <w:color w:val="000000"/>
          <w:sz w:val="16"/>
          <w:szCs w:val="16"/>
        </w:rPr>
        <w:t xml:space="preserve">3.1.12. </w:t>
      </w:r>
      <w:proofErr w:type="gramStart"/>
      <w:r w:rsidRPr="004C6945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4C6945" w:rsidRPr="004C6945" w:rsidRDefault="004C6945" w:rsidP="004C6945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4C6945">
        <w:rPr>
          <w:sz w:val="16"/>
          <w:szCs w:val="16"/>
        </w:rPr>
        <w:t xml:space="preserve">3.1.13. Представить Залогодержателю сведения о Счете, установленные п. 3.5.1. Договора, в течение 10 (десяти) рабочих дней </w:t>
      </w:r>
      <w:proofErr w:type="gramStart"/>
      <w:r w:rsidRPr="004C6945">
        <w:rPr>
          <w:sz w:val="16"/>
          <w:szCs w:val="16"/>
        </w:rPr>
        <w:t>с даты получения</w:t>
      </w:r>
      <w:proofErr w:type="gramEnd"/>
      <w:r w:rsidRPr="004C6945">
        <w:rPr>
          <w:sz w:val="16"/>
          <w:szCs w:val="16"/>
        </w:rPr>
        <w:t xml:space="preserve"> письменного требования Залогодержателя.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i/>
          <w:sz w:val="16"/>
          <w:szCs w:val="16"/>
        </w:rPr>
      </w:pPr>
      <w:r w:rsidRPr="004C6945">
        <w:rPr>
          <w:b/>
          <w:i/>
          <w:sz w:val="16"/>
          <w:szCs w:val="16"/>
        </w:rPr>
        <w:t>3.2. Банк вправе</w:t>
      </w:r>
      <w:r w:rsidRPr="004C6945">
        <w:rPr>
          <w:i/>
          <w:sz w:val="16"/>
          <w:szCs w:val="16"/>
        </w:rPr>
        <w:t>: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3.2.1. </w:t>
      </w:r>
      <w:proofErr w:type="gramStart"/>
      <w:r w:rsidRPr="004C6945">
        <w:rPr>
          <w:sz w:val="16"/>
          <w:szCs w:val="16"/>
        </w:rPr>
        <w:t>Списывать денежные средства со Счета без распоряжения Клиента в случаях, предусмотренных действующим законодательством РФ,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3.2.2. Взыскивать с Клиента без распоряжения Клиента, с учетом условий Договора: 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- ошибочно зачисленные на Счет суммы, выявленные Банком;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- суммы, подлежащие уплате в соответствии с п.5, п.6.5 Договора;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- суммы, подлежащие уплате в соответствии с Тарифами Банка;  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- суммы задолженности Клиента по кредитным договорам, заключенным между Банком и Клиентом, включая основную сумму долга, проценты, пени, штрафы, а также убытки, причиненные Банку неисполнением (ненадлежащим исполнением) Клиентом обязательств по таким договорам.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3.2.3. Отказать Клиенту в осуществлении операций по Счету 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proofErr w:type="gramStart"/>
      <w:r w:rsidRPr="004C6945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и причитающегося Банку вознаграждения превышает остаток денежных средств на Счете</w:t>
      </w:r>
      <w:ins w:id="5" w:author="Лузан" w:date="2017-07-12T17:39:00Z">
        <w:r w:rsidRPr="004C6945">
          <w:rPr>
            <w:sz w:val="16"/>
            <w:szCs w:val="16"/>
          </w:rPr>
          <w:t xml:space="preserve"> (</w:t>
        </w:r>
        <w:r w:rsidRPr="004C6945">
          <w:rPr>
            <w:i/>
            <w:sz w:val="16"/>
            <w:szCs w:val="16"/>
          </w:rPr>
          <w:t>при заключении Договора залога в сумме остатка по Счету)</w:t>
        </w:r>
      </w:ins>
      <w:del w:id="6" w:author="Лузан" w:date="2017-07-12T17:39:00Z">
        <w:r w:rsidRPr="004C6945" w:rsidDel="00C552BB">
          <w:rPr>
            <w:i/>
            <w:sz w:val="16"/>
            <w:szCs w:val="16"/>
          </w:rPr>
          <w:delText xml:space="preserve"> /</w:delText>
        </w:r>
      </w:del>
      <w:ins w:id="7" w:author="Лузан" w:date="2017-07-12T17:39:00Z">
        <w:r w:rsidRPr="004C6945">
          <w:rPr>
            <w:i/>
            <w:sz w:val="16"/>
            <w:szCs w:val="16"/>
          </w:rPr>
          <w:t xml:space="preserve"> или</w:t>
        </w:r>
      </w:ins>
      <w:r w:rsidRPr="004C6945">
        <w:rPr>
          <w:sz w:val="16"/>
          <w:szCs w:val="16"/>
        </w:rPr>
        <w:t xml:space="preserve"> остаток денежных средств на Счете за вычетом Суммы залога </w:t>
      </w:r>
      <w:r w:rsidRPr="004C6945">
        <w:rPr>
          <w:i/>
          <w:sz w:val="16"/>
          <w:szCs w:val="16"/>
        </w:rPr>
        <w:t>(</w:t>
      </w:r>
      <w:ins w:id="8" w:author="Лузан" w:date="2017-07-12T17:37:00Z">
        <w:r w:rsidRPr="004C6945">
          <w:rPr>
            <w:i/>
            <w:sz w:val="16"/>
            <w:szCs w:val="16"/>
          </w:rPr>
          <w:t>при заключении Договора залога в твердой сумме</w:t>
        </w:r>
        <w:r w:rsidRPr="004C6945">
          <w:rPr>
            <w:sz w:val="16"/>
            <w:szCs w:val="16"/>
          </w:rPr>
          <w:t>)</w:t>
        </w:r>
      </w:ins>
      <w:r w:rsidRPr="004C6945">
        <w:rPr>
          <w:sz w:val="16"/>
          <w:szCs w:val="16"/>
        </w:rPr>
        <w:t>.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3.2.3.2. </w:t>
      </w:r>
      <w:proofErr w:type="gramStart"/>
      <w:r w:rsidRPr="004C6945">
        <w:rPr>
          <w:sz w:val="16"/>
          <w:szCs w:val="16"/>
        </w:rPr>
        <w:t>Отказать в выполнении распоряжения Клиента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4C6945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3.2.4. Отказать Клиенту в приеме к исполнению платежного документа в случае его ненадлежащего оформления Клиентом.</w:t>
      </w:r>
    </w:p>
    <w:p w:rsidR="004C6945" w:rsidRPr="004C6945" w:rsidRDefault="004C6945" w:rsidP="004C6945">
      <w:pPr>
        <w:suppressAutoHyphens/>
        <w:ind w:right="-1" w:firstLine="709"/>
        <w:rPr>
          <w:ins w:id="9" w:author="Лузан" w:date="2017-07-12T17:45:00Z"/>
          <w:sz w:val="16"/>
          <w:szCs w:val="16"/>
        </w:rPr>
      </w:pPr>
      <w:r w:rsidRPr="004C6945">
        <w:rPr>
          <w:sz w:val="16"/>
          <w:szCs w:val="16"/>
        </w:rPr>
        <w:t>3.2.5. Отказать Клиенту в выдаче наличных денег в случае несвоевременного представления (непредставления) Клиентом кассовой заявки</w:t>
      </w:r>
      <w:ins w:id="10" w:author="Лузан" w:date="2017-07-12T17:44:00Z">
        <w:r w:rsidRPr="004C6945">
          <w:rPr>
            <w:sz w:val="16"/>
            <w:szCs w:val="16"/>
          </w:rPr>
          <w:t xml:space="preserve">  (</w:t>
        </w:r>
        <w:r w:rsidRPr="004C6945">
          <w:rPr>
            <w:i/>
            <w:sz w:val="16"/>
            <w:szCs w:val="16"/>
          </w:rPr>
          <w:t>при заключении Договора залога в сумме остатка по Счету) или</w:t>
        </w:r>
      </w:ins>
      <w:r w:rsidRPr="004C6945">
        <w:rPr>
          <w:sz w:val="16"/>
          <w:szCs w:val="16"/>
        </w:rPr>
        <w:t xml:space="preserve"> </w:t>
      </w:r>
      <w:del w:id="11" w:author="Лузан" w:date="2017-07-12T17:45:00Z">
        <w:r w:rsidRPr="004C6945" w:rsidDel="005E5CF8">
          <w:rPr>
            <w:sz w:val="16"/>
            <w:szCs w:val="16"/>
          </w:rPr>
          <w:delText xml:space="preserve">/ </w:delText>
        </w:r>
      </w:del>
      <w:r w:rsidRPr="004C6945">
        <w:rPr>
          <w:sz w:val="16"/>
          <w:szCs w:val="16"/>
        </w:rPr>
        <w:t xml:space="preserve">в случае, если сумма денежных средств на Счете ниже суммы </w:t>
      </w:r>
      <w:proofErr w:type="spellStart"/>
      <w:r w:rsidRPr="004C6945">
        <w:rPr>
          <w:sz w:val="16"/>
          <w:szCs w:val="16"/>
        </w:rPr>
        <w:t>Суммы</w:t>
      </w:r>
      <w:proofErr w:type="spellEnd"/>
      <w:r w:rsidRPr="004C6945">
        <w:rPr>
          <w:sz w:val="16"/>
          <w:szCs w:val="16"/>
        </w:rPr>
        <w:t xml:space="preserve"> залога и </w:t>
      </w:r>
      <w:proofErr w:type="gramStart"/>
      <w:r w:rsidRPr="004C6945">
        <w:rPr>
          <w:sz w:val="16"/>
          <w:szCs w:val="16"/>
        </w:rPr>
        <w:t>суммы</w:t>
      </w:r>
      <w:proofErr w:type="gramEnd"/>
      <w:r w:rsidRPr="004C6945">
        <w:rPr>
          <w:sz w:val="16"/>
          <w:szCs w:val="16"/>
        </w:rPr>
        <w:t xml:space="preserve"> получаемых Клиентом денежных средств</w:t>
      </w:r>
      <w:ins w:id="12" w:author="Лузан" w:date="2017-07-12T17:45:00Z">
        <w:r w:rsidRPr="004C6945">
          <w:rPr>
            <w:sz w:val="16"/>
            <w:szCs w:val="16"/>
          </w:rPr>
          <w:t xml:space="preserve"> </w:t>
        </w:r>
        <w:r w:rsidRPr="004C6945">
          <w:rPr>
            <w:i/>
            <w:sz w:val="16"/>
            <w:szCs w:val="16"/>
          </w:rPr>
          <w:t>(при заключении Договора залога в твердой сумме</w:t>
        </w:r>
        <w:r w:rsidRPr="004C6945">
          <w:rPr>
            <w:sz w:val="16"/>
            <w:szCs w:val="16"/>
          </w:rPr>
          <w:t>).</w:t>
        </w:r>
      </w:ins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3.2.6. Требовать от Клиента предоставление дополнительной информации, обосновывающей характер сделок Клиента или сведений, необходимых для изучения хозяйственной деятельности Клиента,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3.2.7.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4C6945">
        <w:rPr>
          <w:sz w:val="16"/>
          <w:szCs w:val="16"/>
        </w:rPr>
        <w:t>пп</w:t>
      </w:r>
      <w:proofErr w:type="spellEnd"/>
      <w:r w:rsidRPr="004C6945">
        <w:rPr>
          <w:sz w:val="16"/>
          <w:szCs w:val="16"/>
        </w:rPr>
        <w:t>. 3.1.1</w:t>
      </w:r>
      <w:ins w:id="13" w:author="Лузан" w:date="2017-07-12T17:55:00Z">
        <w:r w:rsidRPr="004C6945">
          <w:rPr>
            <w:sz w:val="16"/>
            <w:szCs w:val="16"/>
          </w:rPr>
          <w:t>1</w:t>
        </w:r>
      </w:ins>
      <w:r w:rsidRPr="004C6945">
        <w:rPr>
          <w:sz w:val="16"/>
          <w:szCs w:val="16"/>
        </w:rPr>
        <w:t>. Договора.</w:t>
      </w:r>
    </w:p>
    <w:p w:rsidR="004C6945" w:rsidRPr="004C6945" w:rsidRDefault="004C6945" w:rsidP="004C6945">
      <w:pPr>
        <w:pStyle w:val="ConsPlusNormal"/>
        <w:jc w:val="both"/>
        <w:rPr>
          <w:sz w:val="16"/>
          <w:szCs w:val="16"/>
        </w:rPr>
      </w:pPr>
      <w:r w:rsidRPr="004C6945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r w:rsidRPr="004C6945">
        <w:rPr>
          <w:rFonts w:ascii="Times New Roman" w:hAnsi="Times New Roman" w:cs="Times New Roman"/>
          <w:sz w:val="16"/>
          <w:szCs w:val="16"/>
        </w:rPr>
        <w:t xml:space="preserve">В течение всего срока действия Договора требовать от Клиента, представителя Клиента, предоставления </w:t>
      </w:r>
      <w:del w:id="14" w:author="lebedeva.na" w:date="2017-07-25T14:33:00Z">
        <w:r w:rsidRPr="004C6945" w:rsidDel="003A6F89">
          <w:rPr>
            <w:rFonts w:ascii="Times New Roman" w:hAnsi="Times New Roman" w:cs="Times New Roman"/>
            <w:sz w:val="16"/>
            <w:szCs w:val="16"/>
          </w:rPr>
          <w:delText xml:space="preserve"> </w:delText>
        </w:r>
      </w:del>
      <w:r w:rsidRPr="004C6945">
        <w:rPr>
          <w:rFonts w:ascii="Times New Roman" w:hAnsi="Times New Roman" w:cs="Times New Roman"/>
          <w:sz w:val="16"/>
          <w:szCs w:val="16"/>
        </w:rPr>
        <w:t>документов и информ</w:t>
      </w:r>
      <w:r w:rsidRPr="004C6945">
        <w:rPr>
          <w:rFonts w:ascii="Times New Roman" w:hAnsi="Times New Roman" w:cs="Times New Roman"/>
          <w:sz w:val="16"/>
          <w:szCs w:val="16"/>
        </w:rPr>
        <w:t>а</w:t>
      </w:r>
      <w:r w:rsidRPr="004C6945">
        <w:rPr>
          <w:rFonts w:ascii="Times New Roman" w:hAnsi="Times New Roman" w:cs="Times New Roman"/>
          <w:sz w:val="16"/>
          <w:szCs w:val="16"/>
        </w:rPr>
        <w:t>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</w:r>
      <w:proofErr w:type="gramEnd"/>
      <w:r w:rsidRPr="004C6945">
        <w:rPr>
          <w:rFonts w:ascii="Times New Roman" w:hAnsi="Times New Roman" w:cs="Times New Roman"/>
          <w:sz w:val="16"/>
          <w:szCs w:val="16"/>
        </w:rPr>
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</w:t>
      </w:r>
      <w:r w:rsidRPr="004C6945">
        <w:rPr>
          <w:rFonts w:ascii="Times New Roman" w:hAnsi="Times New Roman" w:cs="Times New Roman"/>
          <w:sz w:val="16"/>
          <w:szCs w:val="16"/>
        </w:rPr>
        <w:t>т</w:t>
      </w:r>
      <w:r w:rsidRPr="004C6945">
        <w:rPr>
          <w:rFonts w:ascii="Times New Roman" w:hAnsi="Times New Roman" w:cs="Times New Roman"/>
          <w:sz w:val="16"/>
          <w:szCs w:val="16"/>
        </w:rPr>
        <w:t>ренном Банком.</w:t>
      </w:r>
      <w:r w:rsidRPr="004C6945">
        <w:rPr>
          <w:sz w:val="16"/>
          <w:szCs w:val="16"/>
        </w:rPr>
        <w:t xml:space="preserve">    </w:t>
      </w:r>
    </w:p>
    <w:p w:rsidR="004C6945" w:rsidRPr="004C6945" w:rsidRDefault="004C6945" w:rsidP="004C694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C6945">
        <w:rPr>
          <w:rFonts w:ascii="Times New Roman" w:hAnsi="Times New Roman" w:cs="Times New Roman"/>
          <w:sz w:val="16"/>
          <w:szCs w:val="16"/>
        </w:rPr>
        <w:t>3.2.9. Расторгнуть Договор в случае принятия в течение календарного года двух и более р</w:t>
      </w:r>
      <w:r w:rsidRPr="004C6945">
        <w:rPr>
          <w:rFonts w:ascii="Times New Roman" w:hAnsi="Times New Roman" w:cs="Times New Roman"/>
          <w:sz w:val="16"/>
          <w:szCs w:val="16"/>
        </w:rPr>
        <w:t>е</w:t>
      </w:r>
      <w:r w:rsidRPr="004C6945">
        <w:rPr>
          <w:rFonts w:ascii="Times New Roman" w:hAnsi="Times New Roman" w:cs="Times New Roman"/>
          <w:sz w:val="16"/>
          <w:szCs w:val="16"/>
        </w:rPr>
        <w:t xml:space="preserve">шений об отказе в выполнении распоряжения Клиента о совершении операции на основании </w:t>
      </w:r>
      <w:hyperlink r:id="rId4" w:history="1">
        <w:r w:rsidRPr="004C6945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4C6945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4C6945" w:rsidRPr="004C6945" w:rsidRDefault="004C6945" w:rsidP="004C694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4C6945">
        <w:rPr>
          <w:rFonts w:ascii="Times New Roman" w:hAnsi="Times New Roman" w:cs="Times New Roman"/>
          <w:sz w:val="16"/>
          <w:szCs w:val="16"/>
        </w:rPr>
        <w:t>3.2.10. 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</w:t>
      </w:r>
      <w:r w:rsidRPr="004C6945">
        <w:rPr>
          <w:rFonts w:ascii="Times New Roman" w:hAnsi="Times New Roman" w:cs="Times New Roman"/>
          <w:sz w:val="16"/>
          <w:szCs w:val="16"/>
        </w:rPr>
        <w:t>а</w:t>
      </w:r>
      <w:r w:rsidRPr="004C6945">
        <w:rPr>
          <w:rFonts w:ascii="Times New Roman" w:hAnsi="Times New Roman" w:cs="Times New Roman"/>
          <w:sz w:val="16"/>
          <w:szCs w:val="16"/>
        </w:rPr>
        <w:t>лифицированной электронной подписью.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i/>
          <w:sz w:val="16"/>
          <w:szCs w:val="16"/>
        </w:rPr>
      </w:pPr>
      <w:r w:rsidRPr="004C6945">
        <w:rPr>
          <w:b/>
          <w:i/>
          <w:sz w:val="16"/>
          <w:szCs w:val="16"/>
        </w:rPr>
        <w:t>3.3. Клиент обязан</w:t>
      </w:r>
      <w:r w:rsidRPr="004C6945">
        <w:rPr>
          <w:i/>
          <w:sz w:val="16"/>
          <w:szCs w:val="16"/>
        </w:rPr>
        <w:t>: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расчетно-кассовых операций.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3.3.3. Расходовать поступающую в кассу Клиента денежную выручку на цели, предусмотренные действующим законодательством Российской Федерации и нормативными актами Банка России.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3.3.4. Представлять в Банк заявку на получение денежной наличности с указанием суммы до 12:00 накануне дня получения.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3.3.5. </w:t>
      </w:r>
      <w:proofErr w:type="gramStart"/>
      <w:r w:rsidRPr="004C6945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Клиента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актами Банка России.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lastRenderedPageBreak/>
        <w:t>3.3.6. Оплачивать услуги Банка по совершению операций с денежными средствами, находящимися на Счете, в порядке, установленном п.5 Договора.</w:t>
      </w:r>
    </w:p>
    <w:p w:rsidR="004C6945" w:rsidRPr="004C6945" w:rsidRDefault="004C6945" w:rsidP="004C6945">
      <w:pPr>
        <w:suppressAutoHyphens/>
        <w:ind w:right="-1" w:firstLine="709"/>
        <w:rPr>
          <w:i/>
          <w:sz w:val="16"/>
          <w:szCs w:val="16"/>
        </w:rPr>
      </w:pPr>
      <w:r w:rsidRPr="004C6945">
        <w:rPr>
          <w:sz w:val="16"/>
          <w:szCs w:val="16"/>
        </w:rPr>
        <w:t xml:space="preserve">3.3.6.1. </w:t>
      </w:r>
      <w:ins w:id="15" w:author="Лузан" w:date="2017-07-12T17:50:00Z">
        <w:r w:rsidRPr="004C6945">
          <w:rPr>
            <w:sz w:val="16"/>
            <w:szCs w:val="16"/>
          </w:rPr>
          <w:t>При заключении Договора залога в твердой сумме</w:t>
        </w:r>
      </w:ins>
      <w:ins w:id="16" w:author="Лузан" w:date="2017-07-12T17:51:00Z">
        <w:r w:rsidRPr="004C6945">
          <w:rPr>
            <w:sz w:val="16"/>
            <w:szCs w:val="16"/>
          </w:rPr>
          <w:t xml:space="preserve"> </w:t>
        </w:r>
      </w:ins>
      <w:del w:id="17" w:author="Лузан" w:date="2017-07-12T17:51:00Z">
        <w:r w:rsidRPr="004C6945" w:rsidDel="00D229F4">
          <w:rPr>
            <w:sz w:val="16"/>
            <w:szCs w:val="16"/>
          </w:rPr>
          <w:delText>П</w:delText>
        </w:r>
      </w:del>
      <w:ins w:id="18" w:author="Лузан" w:date="2017-07-12T17:51:00Z">
        <w:r w:rsidRPr="004C6945">
          <w:rPr>
            <w:sz w:val="16"/>
            <w:szCs w:val="16"/>
          </w:rPr>
          <w:t>п</w:t>
        </w:r>
      </w:ins>
      <w:r w:rsidRPr="004C6945">
        <w:rPr>
          <w:sz w:val="16"/>
          <w:szCs w:val="16"/>
        </w:rPr>
        <w:t>оддерживать на Счете остаток денежных сре</w:t>
      </w:r>
      <w:proofErr w:type="gramStart"/>
      <w:r w:rsidRPr="004C6945">
        <w:rPr>
          <w:sz w:val="16"/>
          <w:szCs w:val="16"/>
        </w:rPr>
        <w:t>дств в р</w:t>
      </w:r>
      <w:proofErr w:type="gramEnd"/>
      <w:r w:rsidRPr="004C6945">
        <w:rPr>
          <w:sz w:val="16"/>
          <w:szCs w:val="16"/>
        </w:rPr>
        <w:t xml:space="preserve">азмере не менее суммы </w:t>
      </w:r>
      <w:proofErr w:type="spellStart"/>
      <w:r w:rsidRPr="004C6945">
        <w:rPr>
          <w:sz w:val="16"/>
          <w:szCs w:val="16"/>
        </w:rPr>
        <w:t>Суммы</w:t>
      </w:r>
      <w:proofErr w:type="spellEnd"/>
      <w:r w:rsidRPr="004C6945">
        <w:rPr>
          <w:sz w:val="16"/>
          <w:szCs w:val="16"/>
        </w:rPr>
        <w:t xml:space="preserve"> залога и суммы, необходимой для оплаты вознаграждения Банка в соответствии с п.5 Договора.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3.3.7. Письменно уведомлять Банк в течение 10 (десяти) </w:t>
      </w:r>
      <w:ins w:id="19" w:author="lebedeva.na" w:date="2017-07-13T09:37:00Z">
        <w:r w:rsidRPr="004C6945">
          <w:rPr>
            <w:sz w:val="16"/>
            <w:szCs w:val="16"/>
          </w:rPr>
          <w:t xml:space="preserve">календарных </w:t>
        </w:r>
      </w:ins>
      <w:r w:rsidRPr="004C6945">
        <w:rPr>
          <w:sz w:val="16"/>
          <w:szCs w:val="16"/>
        </w:rPr>
        <w:t xml:space="preserve">дней после выдачи ему выписок о суммах, ошибочно зачисленных на Счет либо списанных со Счета. При </w:t>
      </w:r>
      <w:proofErr w:type="spellStart"/>
      <w:r w:rsidRPr="004C6945">
        <w:rPr>
          <w:sz w:val="16"/>
          <w:szCs w:val="16"/>
        </w:rPr>
        <w:t>непоступлении</w:t>
      </w:r>
      <w:proofErr w:type="spellEnd"/>
      <w:r w:rsidRPr="004C6945">
        <w:rPr>
          <w:sz w:val="16"/>
          <w:szCs w:val="16"/>
        </w:rPr>
        <w:t xml:space="preserve"> от Клиента в указанные сроки возражений совершенные операции и остаток средств на Счете считаются подтвержденными.</w:t>
      </w:r>
    </w:p>
    <w:p w:rsidR="004C6945" w:rsidRPr="004C6945" w:rsidRDefault="004C6945" w:rsidP="004C6945">
      <w:pPr>
        <w:ind w:firstLine="708"/>
        <w:rPr>
          <w:sz w:val="16"/>
          <w:szCs w:val="16"/>
        </w:rPr>
      </w:pPr>
      <w:r w:rsidRPr="004C6945">
        <w:rPr>
          <w:sz w:val="16"/>
          <w:szCs w:val="16"/>
        </w:rPr>
        <w:t>3.3.8. В случае изменения сведений, представленных Клиентом в соответствии с п. 2.1. Договора, представить в Банк д</w:t>
      </w:r>
      <w:r w:rsidRPr="004C6945">
        <w:rPr>
          <w:sz w:val="16"/>
          <w:szCs w:val="16"/>
        </w:rPr>
        <w:t>о</w:t>
      </w:r>
      <w:r w:rsidRPr="004C6945">
        <w:rPr>
          <w:sz w:val="16"/>
          <w:szCs w:val="16"/>
        </w:rPr>
        <w:t xml:space="preserve">кументы, подтверждающие изменений таких сведений, в течение 3 (трех) рабочих дней </w:t>
      </w:r>
      <w:proofErr w:type="gramStart"/>
      <w:r w:rsidRPr="004C6945">
        <w:rPr>
          <w:sz w:val="16"/>
          <w:szCs w:val="16"/>
        </w:rPr>
        <w:t>с даты</w:t>
      </w:r>
      <w:proofErr w:type="gramEnd"/>
      <w:r w:rsidRPr="004C6945">
        <w:rPr>
          <w:sz w:val="16"/>
          <w:szCs w:val="16"/>
        </w:rPr>
        <w:t xml:space="preserve"> такого изменения. </w:t>
      </w:r>
    </w:p>
    <w:p w:rsidR="004C6945" w:rsidRPr="004C6945" w:rsidRDefault="004C6945" w:rsidP="004C6945">
      <w:pPr>
        <w:ind w:firstLine="708"/>
        <w:rPr>
          <w:sz w:val="16"/>
          <w:szCs w:val="16"/>
        </w:rPr>
      </w:pPr>
      <w:r w:rsidRPr="004C6945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</w:t>
      </w:r>
      <w:r w:rsidRPr="004C6945">
        <w:rPr>
          <w:sz w:val="16"/>
          <w:szCs w:val="16"/>
        </w:rPr>
        <w:t>е</w:t>
      </w:r>
      <w:r w:rsidRPr="004C6945">
        <w:rPr>
          <w:sz w:val="16"/>
          <w:szCs w:val="16"/>
        </w:rPr>
        <w:t>достоверных данных.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3.3.12. В случае заключения Клиентом договора, предоставляющего контрагенту права списания денежных средств со Счета без распоряжения Клиента, Клиент обязан заключить с Банком дополнительное соглашение к договору банковского счета, содержащее условие о списании денежных средств без его распоряжения со Счета. Одновременно Клиент обязан предоставить в Банк сведения о получателе средств, имеющем право выставлять инкассовые поручения или платежные требования на списание денежных средств без распоряжения Клиента,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Клиента).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3.3.13.Перед заключением Договора ознакомиться с действующими Тарифами Банка.</w:t>
      </w:r>
    </w:p>
    <w:p w:rsidR="004C6945" w:rsidRPr="004C6945" w:rsidRDefault="004C6945" w:rsidP="004C694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C6945">
        <w:rPr>
          <w:rFonts w:ascii="Times New Roman" w:hAnsi="Times New Roman" w:cs="Times New Roman"/>
          <w:sz w:val="16"/>
          <w:szCs w:val="16"/>
        </w:rPr>
        <w:t xml:space="preserve">3.3.14. Предоставлять информацию, необходимую для </w:t>
      </w:r>
      <w:ins w:id="20" w:author="lebedeva.na" w:date="2017-07-25T14:44:00Z">
        <w:r w:rsidRPr="004C6945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4C6945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4C6945">
        <w:rPr>
          <w:sz w:val="16"/>
          <w:szCs w:val="16"/>
        </w:rPr>
        <w:t xml:space="preserve"> </w:t>
      </w:r>
      <w:r w:rsidRPr="004C6945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4C6945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4C6945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4C6945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4C6945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i/>
          <w:sz w:val="16"/>
          <w:szCs w:val="16"/>
        </w:rPr>
      </w:pPr>
      <w:r w:rsidRPr="004C6945">
        <w:rPr>
          <w:b/>
          <w:i/>
          <w:sz w:val="16"/>
          <w:szCs w:val="16"/>
        </w:rPr>
        <w:t>3.4. Клиент вправе</w:t>
      </w:r>
      <w:r w:rsidRPr="004C6945">
        <w:rPr>
          <w:i/>
          <w:sz w:val="16"/>
          <w:szCs w:val="16"/>
        </w:rPr>
        <w:t>:</w:t>
      </w:r>
    </w:p>
    <w:p w:rsidR="004C6945" w:rsidRPr="004C6945" w:rsidRDefault="004C6945" w:rsidP="004C6945">
      <w:pPr>
        <w:suppressAutoHyphens/>
        <w:ind w:right="-1" w:firstLine="710"/>
        <w:rPr>
          <w:sz w:val="16"/>
          <w:szCs w:val="16"/>
        </w:rPr>
      </w:pPr>
      <w:r w:rsidRPr="004C6945">
        <w:rPr>
          <w:sz w:val="16"/>
          <w:szCs w:val="16"/>
        </w:rPr>
        <w:t>3.4.1. Беспрепятственно распоряжаться денежными средствами, находящимися на Счете, если иное не предусмотрено Договором, Договором залога.</w:t>
      </w:r>
    </w:p>
    <w:p w:rsidR="004C6945" w:rsidRPr="004C6945" w:rsidRDefault="004C6945" w:rsidP="004C6945">
      <w:pPr>
        <w:suppressAutoHyphens/>
        <w:ind w:right="-1" w:firstLine="710"/>
        <w:rPr>
          <w:sz w:val="16"/>
          <w:szCs w:val="16"/>
        </w:rPr>
      </w:pPr>
      <w:r w:rsidRPr="004C6945">
        <w:rPr>
          <w:sz w:val="16"/>
          <w:szCs w:val="16"/>
        </w:rPr>
        <w:t>3.4.2. Осуществлять операции по Счету в порядке, установленном действующим законодательством Российской Федерации и Договором.</w:t>
      </w:r>
    </w:p>
    <w:p w:rsidR="004C6945" w:rsidRPr="004C6945" w:rsidRDefault="004C6945" w:rsidP="004C6945">
      <w:pPr>
        <w:suppressAutoHyphens/>
        <w:ind w:right="-1" w:firstLine="710"/>
        <w:rPr>
          <w:sz w:val="16"/>
          <w:szCs w:val="16"/>
        </w:rPr>
      </w:pPr>
      <w:r w:rsidRPr="004C6945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4C6945" w:rsidRPr="004C6945" w:rsidRDefault="004C6945" w:rsidP="004C6945">
      <w:pPr>
        <w:suppressAutoHyphens/>
        <w:ind w:right="-1" w:firstLine="709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3.5 Залогодержатель вправе: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3.5.1. Требовать от Банка предоставления сведений о Счете: сведения об остатке денежных средств на Счете, об операциях по Счету, о предъявленных к Счету требованиях, о запретах и ограничениях, наложенных на Счет.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3.5.2. Направлять в Банк уведомления в письменной форме.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3.5.3. Распоряжаться денежными средствами, находящимися на Счете, в соответствии с условиями Договора.</w:t>
      </w:r>
    </w:p>
    <w:p w:rsidR="004C6945" w:rsidRPr="004C6945" w:rsidRDefault="004C6945" w:rsidP="004C6945">
      <w:pPr>
        <w:suppressAutoHyphens/>
        <w:ind w:right="-1" w:firstLine="709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left="284" w:right="284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4. КАССОВОЕ ОБСЛУЖИВАНИЕ</w:t>
      </w:r>
    </w:p>
    <w:p w:rsidR="004C6945" w:rsidRPr="004C6945" w:rsidRDefault="004C6945" w:rsidP="004C6945">
      <w:pPr>
        <w:suppressAutoHyphens/>
        <w:ind w:left="284" w:right="284"/>
        <w:jc w:val="center"/>
        <w:rPr>
          <w:sz w:val="16"/>
          <w:szCs w:val="16"/>
        </w:rPr>
      </w:pPr>
    </w:p>
    <w:p w:rsidR="004C6945" w:rsidRPr="004C6945" w:rsidRDefault="004C6945" w:rsidP="004C694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C6945">
        <w:rPr>
          <w:sz w:val="16"/>
          <w:szCs w:val="16"/>
        </w:rPr>
        <w:t>4.1. Прием от Клиента наличных денежных средств, пересчет, зачисление на Счет, выдача денежных средств со Счета осуществляется в соответствии с порядком ведения кассовых операций, предусмотренных действующим законодательством Российской Федерации.</w:t>
      </w:r>
    </w:p>
    <w:p w:rsidR="004C6945" w:rsidRPr="004C6945" w:rsidRDefault="004C6945" w:rsidP="004C694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4C6945">
        <w:rPr>
          <w:sz w:val="16"/>
          <w:szCs w:val="16"/>
        </w:rPr>
        <w:t>4.2. Зачисление на Счет сумм сдаваемых Клиентом наличных денежных сре</w:t>
      </w:r>
      <w:proofErr w:type="gramStart"/>
      <w:r w:rsidRPr="004C6945">
        <w:rPr>
          <w:sz w:val="16"/>
          <w:szCs w:val="16"/>
        </w:rPr>
        <w:t>дств в т</w:t>
      </w:r>
      <w:proofErr w:type="gramEnd"/>
      <w:r w:rsidRPr="004C6945">
        <w:rPr>
          <w:sz w:val="16"/>
          <w:szCs w:val="16"/>
        </w:rPr>
        <w:t xml:space="preserve">ечение операционного дня, производится Банком в тот же день. Зачисление на Счет сумм сдаваемых Клиентом наличных денежных средств после окончания операционного дня, производится Банком на следующий рабочий день. Порядок сдачи наличных денег устанавливается Банком. 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5. ВОЗНАГРАЖДЕНИЕ БАНКА ЗА СОВЕРШЕНИЕ ОПЕРАЦИЙ ПО СЧЕТУ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5.1. За совершение операций с денежными средствами, находящимися на Счете, Клиент уплачивает Банку вознаграждение в соответствии с действующими Тарифами Банка.</w:t>
      </w:r>
    </w:p>
    <w:p w:rsidR="004C6945" w:rsidRPr="004C6945" w:rsidRDefault="004C6945" w:rsidP="004C6945">
      <w:pPr>
        <w:suppressAutoHyphens/>
        <w:ind w:right="-1" w:firstLine="709"/>
        <w:rPr>
          <w:strike/>
          <w:sz w:val="16"/>
          <w:szCs w:val="16"/>
        </w:rPr>
      </w:pPr>
      <w:r w:rsidRPr="004C6945">
        <w:rPr>
          <w:sz w:val="16"/>
          <w:szCs w:val="16"/>
        </w:rPr>
        <w:t xml:space="preserve">5.2. Вознаграждение уплачивается путем его списания Банком без распоряжения Клиента со Счета Клиента в сроки, установленные Тарифами Банка. </w:t>
      </w:r>
    </w:p>
    <w:p w:rsidR="004C6945" w:rsidRPr="004C6945" w:rsidRDefault="004C6945" w:rsidP="004C6945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6. ОТВЕТСТВЕННОСТЬ СТОРОН</w:t>
      </w:r>
    </w:p>
    <w:p w:rsidR="004C6945" w:rsidRPr="004C6945" w:rsidRDefault="004C6945" w:rsidP="004C6945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6.1.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6.2. </w:t>
      </w:r>
      <w:proofErr w:type="gramStart"/>
      <w:r w:rsidRPr="004C6945">
        <w:rPr>
          <w:sz w:val="16"/>
          <w:szCs w:val="16"/>
        </w:rPr>
        <w:t>За несвоевременное зачисление на Счет поступивших Клиенту денежных средств либо их необоснованное списание Банком со Счета, а также невыполнения (ненадлежащего выполнения) указаний Клиента о перечислении денежных средств со Счета либо об их выдаче со Счета Банк уплачивает Клиенту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4C6945">
        <w:rPr>
          <w:sz w:val="16"/>
          <w:szCs w:val="16"/>
        </w:rPr>
        <w:t xml:space="preserve"> совершения соответствующей операции.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6.3. В случае нарушения Банком п. 3.1.3.1, 3.1.3.2. Договора, Банк и Клиент несут перед Залогодержателем солидарную ответственность в пределах денежных сумм, списанных Банком во исполнение распоряжения Клиента.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6.4. Банк не несет ответственности за правильность и достоверность информации, содержащейся в документах Клиента,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Клиент не принял мер по предупреждению такой ситуации, либо ситуация вызвана неисполнением обязатель</w:t>
      </w:r>
      <w:proofErr w:type="gramStart"/>
      <w:r w:rsidRPr="004C6945">
        <w:rPr>
          <w:sz w:val="16"/>
          <w:szCs w:val="16"/>
        </w:rPr>
        <w:t>ств Кл</w:t>
      </w:r>
      <w:proofErr w:type="gramEnd"/>
      <w:r w:rsidRPr="004C6945">
        <w:rPr>
          <w:sz w:val="16"/>
          <w:szCs w:val="16"/>
        </w:rPr>
        <w:t>иента по Договору или противоправными действиями должностных, доверенных лиц Клиента или третьих лиц.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6.5. Банк освобождается от ответственности в случае, если операции по Счету Клиента задерживаются по вине Банка России либо по другим причинам, не зависящим от Банка.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6.6. Клиент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lastRenderedPageBreak/>
        <w:t xml:space="preserve">6.7. В случае непредставления Клиентом Банку дополнительной информации и документов, в срок, указанный в п.3.2.6. Договора, Клиент уплачивает Банку штраф, установленный в соответствии с действующими тарифами Банка. 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proofErr w:type="gramStart"/>
      <w:r w:rsidRPr="004C6945">
        <w:rPr>
          <w:sz w:val="16"/>
          <w:szCs w:val="16"/>
        </w:rPr>
        <w:t>6.8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4C6945">
        <w:rPr>
          <w:sz w:val="16"/>
          <w:szCs w:val="16"/>
        </w:rPr>
        <w:t>ств Ст</w:t>
      </w:r>
      <w:proofErr w:type="gramEnd"/>
      <w:r w:rsidRPr="004C6945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7. СРОК ДЕЙСТВИЯ ДОГОВОРА И ПОРЯДОК</w:t>
      </w:r>
    </w:p>
    <w:p w:rsidR="004C6945" w:rsidRPr="004C6945" w:rsidRDefault="004C6945" w:rsidP="004C6945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4C6945">
        <w:rPr>
          <w:rFonts w:ascii="Times New Roman" w:hAnsi="Times New Roman"/>
          <w:szCs w:val="16"/>
        </w:rPr>
        <w:t>ЕГО РАСТОРЖЕНИЯ. ЗАКРЫТИЕ СЧЕТА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7.1. Договор вступает в силу с момента его заключения и действует до срока, установленного в Договоре залога.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7.2.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Клиента.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4C6945" w:rsidRPr="004C6945" w:rsidRDefault="004C6945" w:rsidP="004C6945">
      <w:pPr>
        <w:suppressAutoHyphens/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7.3. Банк вправе отказаться от исполнения Договора и расторгнуть Договор в одностороннем порядке по истечении шестидесяти дней со дня направления Банком Клиенту Уведомления, в случае принятия в течение календарного года двух и более решений об отказе в выполнении распоряжения Клиента о совершении операции.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 xml:space="preserve">7.4. Расторжение Договора является основанием для закрытия Счета. </w:t>
      </w: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8. ПРОЧИЕ УСЛОВИЯ</w:t>
      </w: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</w:p>
    <w:p w:rsidR="004C6945" w:rsidRPr="004C6945" w:rsidRDefault="004C6945" w:rsidP="004C6945">
      <w:pPr>
        <w:suppressAutoHyphens/>
        <w:ind w:right="-1" w:firstLine="709"/>
        <w:rPr>
          <w:sz w:val="16"/>
          <w:szCs w:val="16"/>
        </w:rPr>
      </w:pPr>
      <w:r w:rsidRPr="004C6945">
        <w:rPr>
          <w:sz w:val="16"/>
          <w:szCs w:val="16"/>
        </w:rPr>
        <w:t>8.1. Проценты за пользование Банком денежными средствами на Счете не уплачиваются.</w:t>
      </w:r>
    </w:p>
    <w:p w:rsidR="004C6945" w:rsidRPr="004C6945" w:rsidRDefault="004C6945" w:rsidP="004C6945">
      <w:pPr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8.2. Разногласия и споры, возникающие в связи с Договором, подлежат урегулированию ме</w:t>
      </w:r>
      <w:r w:rsidRPr="004C6945">
        <w:rPr>
          <w:sz w:val="16"/>
          <w:szCs w:val="16"/>
        </w:rPr>
        <w:t>ж</w:t>
      </w:r>
      <w:r w:rsidRPr="004C6945">
        <w:rPr>
          <w:sz w:val="16"/>
          <w:szCs w:val="16"/>
        </w:rPr>
        <w:t xml:space="preserve">ду Сторонами посредством переговоров. </w:t>
      </w:r>
    </w:p>
    <w:p w:rsidR="004C6945" w:rsidRPr="004C6945" w:rsidRDefault="004C6945" w:rsidP="004C6945">
      <w:pPr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В случае</w:t>
      </w:r>
      <w:proofErr w:type="gramStart"/>
      <w:r w:rsidRPr="004C6945">
        <w:rPr>
          <w:sz w:val="16"/>
          <w:szCs w:val="16"/>
        </w:rPr>
        <w:t>,</w:t>
      </w:r>
      <w:proofErr w:type="gramEnd"/>
      <w:r w:rsidRPr="004C6945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4C6945">
        <w:rPr>
          <w:sz w:val="16"/>
          <w:szCs w:val="16"/>
        </w:rPr>
        <w:t>о</w:t>
      </w:r>
      <w:r w:rsidRPr="004C6945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4C6945" w:rsidRPr="004C6945" w:rsidRDefault="004C6945" w:rsidP="004C6945">
      <w:pPr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8.3. Договор составлен в трех экземплярах, имеющих одинаковую юридическую силу, по о</w:t>
      </w:r>
      <w:r w:rsidRPr="004C6945">
        <w:rPr>
          <w:sz w:val="16"/>
          <w:szCs w:val="16"/>
        </w:rPr>
        <w:t>д</w:t>
      </w:r>
      <w:r w:rsidRPr="004C6945">
        <w:rPr>
          <w:sz w:val="16"/>
          <w:szCs w:val="16"/>
        </w:rPr>
        <w:t>ному для каждой из Сторон.</w:t>
      </w:r>
    </w:p>
    <w:p w:rsidR="004C6945" w:rsidRPr="004C6945" w:rsidRDefault="004C6945" w:rsidP="004C6945">
      <w:pPr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8.4. Все изменения и дополнения к Договору имеют силу только в том случае, если они с</w:t>
      </w:r>
      <w:r w:rsidRPr="004C6945">
        <w:rPr>
          <w:sz w:val="16"/>
          <w:szCs w:val="16"/>
        </w:rPr>
        <w:t>о</w:t>
      </w:r>
      <w:r w:rsidRPr="004C6945">
        <w:rPr>
          <w:sz w:val="16"/>
          <w:szCs w:val="16"/>
        </w:rPr>
        <w:t>вершены в письменной форме и подписаны уполномоченными представителями Сторон. Все изменения и дополнения к Договору являются его неотъемлемыми част</w:t>
      </w:r>
      <w:r w:rsidRPr="004C6945">
        <w:rPr>
          <w:sz w:val="16"/>
          <w:szCs w:val="16"/>
        </w:rPr>
        <w:t>я</w:t>
      </w:r>
      <w:r w:rsidRPr="004C6945">
        <w:rPr>
          <w:sz w:val="16"/>
          <w:szCs w:val="16"/>
        </w:rPr>
        <w:t>ми.</w:t>
      </w:r>
    </w:p>
    <w:p w:rsidR="004C6945" w:rsidRPr="004C6945" w:rsidRDefault="004C6945" w:rsidP="004C6945">
      <w:pPr>
        <w:ind w:firstLine="709"/>
        <w:rPr>
          <w:sz w:val="16"/>
          <w:szCs w:val="16"/>
        </w:rPr>
      </w:pPr>
      <w:r w:rsidRPr="004C6945">
        <w:rPr>
          <w:sz w:val="16"/>
          <w:szCs w:val="16"/>
        </w:rPr>
        <w:t>8.5. Во всем ином, прямо не предусмотренном в Договоре, отношения Сторон регулируются действующим законод</w:t>
      </w:r>
      <w:r w:rsidRPr="004C6945">
        <w:rPr>
          <w:sz w:val="16"/>
          <w:szCs w:val="16"/>
        </w:rPr>
        <w:t>а</w:t>
      </w:r>
      <w:r w:rsidRPr="004C6945">
        <w:rPr>
          <w:sz w:val="16"/>
          <w:szCs w:val="16"/>
        </w:rPr>
        <w:t>тельством Российской Федерации.</w:t>
      </w:r>
    </w:p>
    <w:p w:rsidR="004C6945" w:rsidRPr="004C6945" w:rsidRDefault="004C6945" w:rsidP="004C6945">
      <w:pPr>
        <w:suppressAutoHyphens/>
        <w:ind w:right="-1" w:firstLine="709"/>
        <w:rPr>
          <w:b/>
          <w:sz w:val="16"/>
          <w:szCs w:val="16"/>
        </w:rPr>
      </w:pPr>
    </w:p>
    <w:p w:rsidR="004C6945" w:rsidRPr="004C6945" w:rsidRDefault="004C6945" w:rsidP="004C694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 xml:space="preserve">9. ЮРИДИЧЕСКИЕ АДРЕСА, ПЛАТЕЖНЫЕ РЕКВИЗИТЫ </w:t>
      </w:r>
    </w:p>
    <w:p w:rsidR="004C6945" w:rsidRPr="004C6945" w:rsidRDefault="004C6945" w:rsidP="004C6945">
      <w:pPr>
        <w:jc w:val="center"/>
        <w:rPr>
          <w:b/>
          <w:sz w:val="16"/>
          <w:szCs w:val="16"/>
        </w:rPr>
      </w:pPr>
      <w:r w:rsidRPr="004C6945">
        <w:rPr>
          <w:b/>
          <w:sz w:val="16"/>
          <w:szCs w:val="16"/>
        </w:rPr>
        <w:t>И ПОДПИСИ СТОРОН. АДРЕСА И РЕКВИЗИТЫ СТОРОН</w:t>
      </w:r>
    </w:p>
    <w:p w:rsidR="004C6945" w:rsidRPr="004C6945" w:rsidRDefault="004C6945" w:rsidP="004C6945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4C6945" w:rsidRPr="004C6945" w:rsidTr="00D64038">
        <w:tc>
          <w:tcPr>
            <w:tcW w:w="4856" w:type="dxa"/>
            <w:gridSpan w:val="2"/>
          </w:tcPr>
          <w:p w:rsidR="004C6945" w:rsidRPr="004C6945" w:rsidRDefault="004C694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C6945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4C6945" w:rsidRPr="004C6945" w:rsidRDefault="004C694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C6945">
              <w:rPr>
                <w:b/>
                <w:sz w:val="16"/>
                <w:szCs w:val="16"/>
              </w:rPr>
              <w:t>КЛИЕНТ:</w:t>
            </w:r>
          </w:p>
        </w:tc>
      </w:tr>
      <w:tr w:rsidR="004C6945" w:rsidRPr="004C6945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А</w:t>
            </w:r>
            <w:r w:rsidRPr="004C6945">
              <w:rPr>
                <w:sz w:val="16"/>
                <w:szCs w:val="16"/>
              </w:rPr>
              <w:t>д</w:t>
            </w:r>
            <w:r w:rsidRPr="004C6945">
              <w:rPr>
                <w:sz w:val="16"/>
                <w:szCs w:val="16"/>
              </w:rPr>
              <w:t>рес:_________________________________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ИНН 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БИК 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К/С ___________________________________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Руководитель 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М.П.</w:t>
            </w:r>
          </w:p>
          <w:p w:rsidR="004C6945" w:rsidRPr="004C6945" w:rsidRDefault="004C694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284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Главный бухгалтер 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C6945" w:rsidRPr="004C6945" w:rsidRDefault="004C6945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Руководитель 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</w:t>
            </w:r>
            <w:r w:rsidRPr="004C6945">
              <w:rPr>
                <w:sz w:val="16"/>
                <w:szCs w:val="16"/>
              </w:rPr>
              <w:t>с</w:t>
            </w:r>
            <w:r w:rsidRPr="004C6945">
              <w:rPr>
                <w:sz w:val="16"/>
                <w:szCs w:val="16"/>
              </w:rPr>
              <w:t>шифровка подписи)</w:t>
            </w:r>
          </w:p>
          <w:p w:rsidR="004C6945" w:rsidRPr="004C6945" w:rsidRDefault="004C694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М.П.</w:t>
            </w: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284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Главный бухгалтер 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</w:t>
            </w:r>
            <w:r w:rsidRPr="004C6945">
              <w:rPr>
                <w:sz w:val="16"/>
                <w:szCs w:val="16"/>
              </w:rPr>
              <w:t>с</w:t>
            </w:r>
            <w:r w:rsidRPr="004C6945">
              <w:rPr>
                <w:sz w:val="16"/>
                <w:szCs w:val="16"/>
              </w:rPr>
              <w:t>шифровка подписи)</w:t>
            </w:r>
          </w:p>
          <w:p w:rsidR="004C6945" w:rsidRPr="004C6945" w:rsidRDefault="004C6945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  <w:tr w:rsidR="004C6945" w:rsidRPr="004C6945" w:rsidTr="00D64038">
        <w:trPr>
          <w:gridAfter w:val="1"/>
          <w:wAfter w:w="4783" w:type="dxa"/>
        </w:trPr>
        <w:tc>
          <w:tcPr>
            <w:tcW w:w="4856" w:type="dxa"/>
            <w:gridSpan w:val="2"/>
          </w:tcPr>
          <w:p w:rsidR="004C6945" w:rsidRPr="004C6945" w:rsidRDefault="004C694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4C6945">
              <w:rPr>
                <w:b/>
                <w:sz w:val="16"/>
                <w:szCs w:val="16"/>
              </w:rPr>
              <w:t>ЗАЛОГОДЕРЖАТЕЛЬ:</w:t>
            </w:r>
          </w:p>
        </w:tc>
      </w:tr>
      <w:tr w:rsidR="004C6945" w:rsidRPr="004C6945" w:rsidTr="00D64038">
        <w:tblPrEx>
          <w:tblLook w:val="0000"/>
        </w:tblPrEx>
        <w:trPr>
          <w:gridAfter w:val="2"/>
          <w:wAfter w:w="4819" w:type="dxa"/>
          <w:trHeight w:val="511"/>
        </w:trPr>
        <w:tc>
          <w:tcPr>
            <w:tcW w:w="4820" w:type="dxa"/>
          </w:tcPr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_______________________________________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А</w:t>
            </w:r>
            <w:r w:rsidRPr="004C6945">
              <w:rPr>
                <w:sz w:val="16"/>
                <w:szCs w:val="16"/>
              </w:rPr>
              <w:t>д</w:t>
            </w:r>
            <w:r w:rsidRPr="004C6945">
              <w:rPr>
                <w:sz w:val="16"/>
                <w:szCs w:val="16"/>
              </w:rPr>
              <w:t>рес:_________________________________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ИНН 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БИК 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К/С ___________________________________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Руководитель 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-7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М.П.</w:t>
            </w:r>
          </w:p>
          <w:p w:rsidR="004C6945" w:rsidRPr="004C6945" w:rsidRDefault="004C694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4C6945" w:rsidRPr="004C6945" w:rsidRDefault="004C6945" w:rsidP="00D64038">
            <w:pPr>
              <w:ind w:right="284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Главный бухгалтер _______________________________</w:t>
            </w:r>
          </w:p>
          <w:p w:rsidR="004C6945" w:rsidRPr="004C6945" w:rsidRDefault="004C6945" w:rsidP="00D64038">
            <w:pPr>
              <w:ind w:right="-450"/>
              <w:rPr>
                <w:sz w:val="16"/>
                <w:szCs w:val="16"/>
              </w:rPr>
            </w:pPr>
            <w:r w:rsidRPr="004C694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4C6945" w:rsidRPr="004C6945" w:rsidRDefault="004C6945" w:rsidP="00D64038">
            <w:pPr>
              <w:ind w:right="284"/>
              <w:rPr>
                <w:sz w:val="16"/>
                <w:szCs w:val="16"/>
              </w:rPr>
            </w:pPr>
          </w:p>
        </w:tc>
      </w:tr>
    </w:tbl>
    <w:p w:rsidR="004C6945" w:rsidRPr="004C6945" w:rsidRDefault="004C6945" w:rsidP="004C6945">
      <w:pPr>
        <w:jc w:val="left"/>
        <w:rPr>
          <w:sz w:val="16"/>
          <w:szCs w:val="16"/>
        </w:rPr>
      </w:pPr>
      <w:r w:rsidRPr="004C6945">
        <w:rPr>
          <w:sz w:val="16"/>
          <w:szCs w:val="16"/>
        </w:rPr>
        <w:lastRenderedPageBreak/>
        <w:t>Примечания:</w:t>
      </w:r>
    </w:p>
    <w:p w:rsidR="004C6945" w:rsidRPr="004C6945" w:rsidRDefault="004C6945" w:rsidP="004C6945">
      <w:pPr>
        <w:jc w:val="left"/>
        <w:rPr>
          <w:sz w:val="16"/>
          <w:szCs w:val="16"/>
        </w:rPr>
      </w:pPr>
      <w:r w:rsidRPr="004C6945">
        <w:rPr>
          <w:sz w:val="16"/>
          <w:szCs w:val="16"/>
        </w:rPr>
        <w:t>В зависимости от условий Договора залога, указанных в п.1.3. Договора,</w:t>
      </w:r>
      <w:del w:id="21" w:author="lebedeva.na" w:date="2017-07-13T09:35:00Z">
        <w:r w:rsidRPr="004C6945" w:rsidDel="003410A1">
          <w:rPr>
            <w:sz w:val="16"/>
            <w:szCs w:val="16"/>
          </w:rPr>
          <w:delText xml:space="preserve"> </w:delText>
        </w:r>
      </w:del>
      <w:ins w:id="22" w:author="lebedeva.na" w:date="2017-07-13T09:37:00Z">
        <w:r w:rsidRPr="004C6945">
          <w:rPr>
            <w:sz w:val="16"/>
            <w:szCs w:val="16"/>
          </w:rPr>
          <w:t xml:space="preserve"> </w:t>
        </w:r>
      </w:ins>
      <w:ins w:id="23" w:author="lebedeva.na" w:date="2017-07-13T09:35:00Z">
        <w:r w:rsidRPr="004C6945">
          <w:rPr>
            <w:sz w:val="16"/>
            <w:szCs w:val="16"/>
          </w:rPr>
          <w:t xml:space="preserve">в договор включаются </w:t>
        </w:r>
      </w:ins>
      <w:r w:rsidRPr="004C6945">
        <w:rPr>
          <w:sz w:val="16"/>
          <w:szCs w:val="16"/>
        </w:rPr>
        <w:t xml:space="preserve"> следующие условия:</w:t>
      </w:r>
    </w:p>
    <w:p w:rsidR="004C6945" w:rsidRPr="004C6945" w:rsidRDefault="004C6945" w:rsidP="004C6945">
      <w:pPr>
        <w:jc w:val="left"/>
        <w:rPr>
          <w:sz w:val="16"/>
          <w:szCs w:val="16"/>
        </w:rPr>
      </w:pPr>
      <w:r w:rsidRPr="004C6945">
        <w:rPr>
          <w:sz w:val="16"/>
          <w:szCs w:val="16"/>
        </w:rPr>
        <w:t>1. при заключении Договора залога в твердой сумме – п.3.1.3.1, 3.1.4.1., 3.3.6.</w:t>
      </w:r>
      <w:ins w:id="24" w:author="Лузан" w:date="2017-07-12T17:48:00Z">
        <w:r w:rsidRPr="004C6945">
          <w:rPr>
            <w:sz w:val="16"/>
            <w:szCs w:val="16"/>
          </w:rPr>
          <w:t>1</w:t>
        </w:r>
      </w:ins>
      <w:r w:rsidRPr="004C6945">
        <w:rPr>
          <w:sz w:val="16"/>
          <w:szCs w:val="16"/>
        </w:rPr>
        <w:t>., 3.2.3.1., 3.2.5</w:t>
      </w:r>
    </w:p>
    <w:p w:rsidR="004C6945" w:rsidRPr="004C6945" w:rsidRDefault="004C6945" w:rsidP="004C6945">
      <w:pPr>
        <w:jc w:val="left"/>
        <w:rPr>
          <w:sz w:val="16"/>
          <w:szCs w:val="16"/>
        </w:rPr>
      </w:pPr>
      <w:r w:rsidRPr="004C6945">
        <w:rPr>
          <w:sz w:val="16"/>
          <w:szCs w:val="16"/>
        </w:rPr>
        <w:t>2. при заключении Договора залога в сумме остатка по Счету – 3.1.3.2., 3.1.4.1.</w:t>
      </w:r>
      <w:ins w:id="25" w:author="Лузан" w:date="2017-07-12T17:40:00Z">
        <w:r w:rsidRPr="004C6945">
          <w:rPr>
            <w:sz w:val="16"/>
            <w:szCs w:val="16"/>
          </w:rPr>
          <w:t>, 3.2.3.1</w:t>
        </w:r>
      </w:ins>
      <w:ins w:id="26" w:author="Лузан" w:date="2017-07-12T17:46:00Z">
        <w:r w:rsidRPr="004C6945">
          <w:rPr>
            <w:sz w:val="16"/>
            <w:szCs w:val="16"/>
          </w:rPr>
          <w:t>, 3.2.5</w:t>
        </w:r>
      </w:ins>
    </w:p>
    <w:p w:rsidR="004C6945" w:rsidRPr="004C6945" w:rsidRDefault="004C6945" w:rsidP="004C6945">
      <w:pPr>
        <w:jc w:val="left"/>
        <w:rPr>
          <w:sz w:val="16"/>
          <w:szCs w:val="16"/>
        </w:rPr>
      </w:pPr>
      <w:r w:rsidRPr="004C6945">
        <w:rPr>
          <w:sz w:val="16"/>
          <w:szCs w:val="16"/>
        </w:rPr>
        <w:t>Остальные пункты настоящего Договора залогового счета  применяются одинаково для обоих видов Договора залога</w:t>
      </w:r>
      <w:proofErr w:type="gramStart"/>
      <w:r w:rsidRPr="004C6945">
        <w:rPr>
          <w:sz w:val="16"/>
          <w:szCs w:val="16"/>
        </w:rPr>
        <w:t xml:space="preserve"> .</w:t>
      </w:r>
      <w:proofErr w:type="gramEnd"/>
      <w:r w:rsidRPr="004C6945">
        <w:rPr>
          <w:sz w:val="16"/>
          <w:szCs w:val="16"/>
        </w:rPr>
        <w:tab/>
      </w:r>
    </w:p>
    <w:p w:rsidR="004C6945" w:rsidRPr="004C6945" w:rsidRDefault="004C6945" w:rsidP="004C6945">
      <w:pPr>
        <w:jc w:val="left"/>
        <w:rPr>
          <w:rFonts w:ascii="Tahoma" w:hAnsi="Tahoma" w:cs="Tahoma"/>
          <w:sz w:val="16"/>
          <w:szCs w:val="16"/>
        </w:rPr>
      </w:pPr>
    </w:p>
    <w:p w:rsidR="004C6945" w:rsidRPr="004C6945" w:rsidRDefault="004C6945" w:rsidP="004C6945">
      <w:pPr>
        <w:jc w:val="left"/>
        <w:rPr>
          <w:rFonts w:ascii="Tahoma" w:hAnsi="Tahoma" w:cs="Tahoma"/>
          <w:sz w:val="16"/>
          <w:szCs w:val="16"/>
        </w:rPr>
      </w:pPr>
    </w:p>
    <w:p w:rsidR="004C6945" w:rsidRPr="004C6945" w:rsidRDefault="004C6945" w:rsidP="004C6945">
      <w:pPr>
        <w:jc w:val="left"/>
        <w:rPr>
          <w:rFonts w:ascii="Tahoma" w:hAnsi="Tahoma" w:cs="Tahoma"/>
          <w:sz w:val="16"/>
          <w:szCs w:val="16"/>
        </w:rPr>
      </w:pPr>
      <w:r w:rsidRPr="004C6945">
        <w:rPr>
          <w:rFonts w:ascii="Tahoma" w:hAnsi="Tahoma" w:cs="Tahoma"/>
          <w:sz w:val="16"/>
          <w:szCs w:val="16"/>
        </w:rPr>
        <w:br w:type="page"/>
      </w:r>
    </w:p>
    <w:p w:rsidR="004C6945" w:rsidRPr="004C6945" w:rsidRDefault="004C6945" w:rsidP="004C6945">
      <w:pPr>
        <w:pStyle w:val="a5"/>
        <w:jc w:val="right"/>
        <w:rPr>
          <w:i/>
          <w:sz w:val="16"/>
          <w:szCs w:val="16"/>
        </w:rPr>
      </w:pPr>
      <w:r w:rsidRPr="004C6945">
        <w:rPr>
          <w:b w:val="0"/>
          <w:i/>
          <w:sz w:val="16"/>
          <w:szCs w:val="16"/>
        </w:rPr>
        <w:lastRenderedPageBreak/>
        <w:t>Приложение  к договору залогового счета</w:t>
      </w:r>
    </w:p>
    <w:p w:rsidR="004C6945" w:rsidRPr="004C6945" w:rsidRDefault="004C6945" w:rsidP="004C6945">
      <w:pPr>
        <w:pStyle w:val="2"/>
        <w:rPr>
          <w:color w:val="auto"/>
          <w:sz w:val="16"/>
          <w:szCs w:val="16"/>
        </w:rPr>
      </w:pPr>
    </w:p>
    <w:p w:rsidR="004C6945" w:rsidRPr="004C6945" w:rsidRDefault="004C6945" w:rsidP="004C6945">
      <w:pPr>
        <w:pStyle w:val="2"/>
        <w:rPr>
          <w:color w:val="auto"/>
          <w:sz w:val="16"/>
          <w:szCs w:val="16"/>
        </w:rPr>
      </w:pPr>
    </w:p>
    <w:p w:rsidR="004C6945" w:rsidRPr="004C6945" w:rsidRDefault="004C6945" w:rsidP="004C6945">
      <w:pPr>
        <w:pStyle w:val="2"/>
        <w:rPr>
          <w:color w:val="auto"/>
          <w:sz w:val="16"/>
          <w:szCs w:val="16"/>
        </w:rPr>
      </w:pPr>
    </w:p>
    <w:p w:rsidR="004C6945" w:rsidRPr="004C6945" w:rsidRDefault="004C6945" w:rsidP="004C6945">
      <w:pPr>
        <w:pStyle w:val="2"/>
        <w:rPr>
          <w:color w:val="auto"/>
          <w:sz w:val="16"/>
          <w:szCs w:val="16"/>
        </w:rPr>
      </w:pPr>
    </w:p>
    <w:p w:rsidR="004C6945" w:rsidRPr="004C6945" w:rsidRDefault="004C6945" w:rsidP="004C6945">
      <w:pPr>
        <w:pStyle w:val="2"/>
        <w:rPr>
          <w:color w:val="auto"/>
          <w:sz w:val="16"/>
          <w:szCs w:val="16"/>
        </w:rPr>
      </w:pPr>
      <w:r w:rsidRPr="004C6945">
        <w:rPr>
          <w:color w:val="auto"/>
          <w:sz w:val="16"/>
          <w:szCs w:val="16"/>
        </w:rPr>
        <w:t xml:space="preserve">Сведения о </w:t>
      </w:r>
      <w:r w:rsidRPr="004C6945">
        <w:rPr>
          <w:color w:val="auto"/>
          <w:sz w:val="16"/>
          <w:szCs w:val="16"/>
          <w:lang w:val="ru-RU"/>
        </w:rPr>
        <w:t>ЗАЛОГОДЕРЖАТЕЛЕ</w:t>
      </w:r>
      <w:r w:rsidRPr="004C6945">
        <w:rPr>
          <w:color w:val="auto"/>
          <w:sz w:val="16"/>
          <w:szCs w:val="16"/>
        </w:rPr>
        <w:t xml:space="preserve"> к договору </w:t>
      </w:r>
      <w:r w:rsidRPr="004C6945">
        <w:rPr>
          <w:color w:val="auto"/>
          <w:sz w:val="16"/>
          <w:szCs w:val="16"/>
          <w:lang w:val="ru-RU"/>
        </w:rPr>
        <w:t>ЗАЛОГОВОГО</w:t>
      </w:r>
      <w:r w:rsidRPr="004C6945">
        <w:rPr>
          <w:color w:val="auto"/>
          <w:sz w:val="16"/>
          <w:szCs w:val="16"/>
        </w:rPr>
        <w:t xml:space="preserve"> счета № _______________________ от _________________20__г.</w:t>
      </w:r>
    </w:p>
    <w:p w:rsidR="004C6945" w:rsidRPr="004C6945" w:rsidRDefault="004C6945" w:rsidP="004C6945">
      <w:pPr>
        <w:jc w:val="center"/>
        <w:rPr>
          <w:sz w:val="16"/>
          <w:szCs w:val="16"/>
        </w:rPr>
      </w:pPr>
      <w:r w:rsidRPr="004C6945">
        <w:rPr>
          <w:sz w:val="16"/>
          <w:szCs w:val="16"/>
        </w:rPr>
        <w:t>(юридическое лицо)</w:t>
      </w:r>
    </w:p>
    <w:p w:rsidR="004C6945" w:rsidRPr="004C6945" w:rsidRDefault="004C6945" w:rsidP="004C6945">
      <w:pPr>
        <w:pStyle w:val="Normalletter"/>
        <w:spacing w:line="360" w:lineRule="auto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ind w:left="2160" w:firstLine="720"/>
        <w:rPr>
          <w:sz w:val="16"/>
          <w:szCs w:val="16"/>
        </w:rPr>
      </w:pPr>
      <w:r w:rsidRPr="004C6945">
        <w:rPr>
          <w:sz w:val="16"/>
          <w:szCs w:val="16"/>
        </w:rPr>
        <w:t xml:space="preserve">                                                                          Руководителю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ind w:left="4809" w:firstLine="720"/>
        <w:rPr>
          <w:sz w:val="16"/>
          <w:szCs w:val="16"/>
        </w:rPr>
      </w:pPr>
      <w:r w:rsidRPr="004C6945">
        <w:rPr>
          <w:sz w:val="16"/>
          <w:szCs w:val="16"/>
        </w:rPr>
        <w:t>________________________________</w:t>
      </w:r>
    </w:p>
    <w:p w:rsidR="004C6945" w:rsidRPr="004C6945" w:rsidRDefault="004C6945" w:rsidP="004C6945">
      <w:pPr>
        <w:ind w:left="5040" w:firstLine="489"/>
        <w:jc w:val="center"/>
        <w:rPr>
          <w:sz w:val="16"/>
          <w:szCs w:val="16"/>
        </w:rPr>
      </w:pPr>
      <w:proofErr w:type="gramStart"/>
      <w:r w:rsidRPr="004C6945">
        <w:rPr>
          <w:sz w:val="16"/>
          <w:szCs w:val="16"/>
        </w:rPr>
        <w:t xml:space="preserve">(наименование структурного подразделения       </w:t>
      </w:r>
      <w:proofErr w:type="gramEnd"/>
    </w:p>
    <w:p w:rsidR="004C6945" w:rsidRPr="004C6945" w:rsidRDefault="004C6945" w:rsidP="004C6945">
      <w:pPr>
        <w:ind w:left="5040" w:firstLine="630"/>
        <w:rPr>
          <w:sz w:val="16"/>
          <w:szCs w:val="16"/>
        </w:rPr>
      </w:pPr>
    </w:p>
    <w:p w:rsidR="004C6945" w:rsidRPr="004C6945" w:rsidRDefault="004C6945" w:rsidP="004C6945">
      <w:pPr>
        <w:ind w:left="5670" w:hanging="141"/>
        <w:rPr>
          <w:sz w:val="16"/>
          <w:szCs w:val="16"/>
        </w:rPr>
      </w:pPr>
      <w:r w:rsidRPr="004C6945">
        <w:rPr>
          <w:sz w:val="16"/>
          <w:szCs w:val="16"/>
        </w:rPr>
        <w:t>______________________________</w:t>
      </w:r>
    </w:p>
    <w:p w:rsidR="004C6945" w:rsidRPr="004C6945" w:rsidRDefault="004C6945" w:rsidP="004C6945">
      <w:pPr>
        <w:ind w:left="5040" w:firstLine="720"/>
        <w:jc w:val="center"/>
        <w:rPr>
          <w:sz w:val="16"/>
          <w:szCs w:val="16"/>
        </w:rPr>
      </w:pPr>
      <w:r w:rsidRPr="004C6945">
        <w:rPr>
          <w:sz w:val="16"/>
          <w:szCs w:val="16"/>
        </w:rPr>
        <w:t>(Фамилия И.О.)</w:t>
      </w:r>
    </w:p>
    <w:p w:rsidR="004C6945" w:rsidRPr="004C6945" w:rsidRDefault="004C6945" w:rsidP="004C6945">
      <w:pPr>
        <w:jc w:val="right"/>
        <w:rPr>
          <w:sz w:val="16"/>
          <w:szCs w:val="16"/>
        </w:rPr>
      </w:pPr>
    </w:p>
    <w:p w:rsidR="004C6945" w:rsidRPr="004C6945" w:rsidRDefault="004C6945" w:rsidP="004C6945">
      <w:pPr>
        <w:jc w:val="right"/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Наименование (полное, сокращенное)__________________________________________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__________________________________________________________________________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Место государственной регистрации (место нахождения): _________________________</w:t>
      </w: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___________________________________________________________________________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Адрес юридического лица: ___________________________________________________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__________________________________________________________________________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Код ОКАТО: __________________________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Код ОКПО: ___________________________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ИНН/КПП_______________________________________ОГРН______________________</w:t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Данные регистрации __________________________________________________________</w:t>
      </w: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___________________________________________________________________________</w:t>
      </w:r>
    </w:p>
    <w:p w:rsidR="004C6945" w:rsidRPr="004C6945" w:rsidRDefault="004C6945" w:rsidP="004C6945">
      <w:pPr>
        <w:pStyle w:val="a3"/>
        <w:rPr>
          <w:sz w:val="16"/>
          <w:szCs w:val="16"/>
        </w:rPr>
      </w:pPr>
    </w:p>
    <w:p w:rsidR="004C6945" w:rsidRPr="004C6945" w:rsidRDefault="004C6945" w:rsidP="004C6945">
      <w:pPr>
        <w:pStyle w:val="a3"/>
        <w:ind w:firstLine="0"/>
        <w:rPr>
          <w:sz w:val="16"/>
          <w:szCs w:val="16"/>
          <w:lang w:val="ru-RU"/>
        </w:rPr>
      </w:pPr>
      <w:ins w:id="27" w:author="lebedeva.na" w:date="2017-07-27T08:58:00Z">
        <w:r w:rsidRPr="004C6945">
          <w:rPr>
            <w:sz w:val="16"/>
            <w:szCs w:val="16"/>
            <w:lang w:val="ru-RU"/>
          </w:rPr>
          <w:t>Коды ОКВЭД____________________________________________________________________</w:t>
        </w:r>
      </w:ins>
    </w:p>
    <w:p w:rsidR="004C6945" w:rsidRPr="004C6945" w:rsidRDefault="004C6945" w:rsidP="004C6945">
      <w:pPr>
        <w:pStyle w:val="a3"/>
        <w:ind w:firstLine="0"/>
        <w:rPr>
          <w:ins w:id="28" w:author="lebedeva.na" w:date="2017-07-27T08:59:00Z"/>
          <w:sz w:val="16"/>
          <w:szCs w:val="16"/>
          <w:lang w:val="ru-RU"/>
        </w:rPr>
      </w:pPr>
    </w:p>
    <w:p w:rsidR="004C6945" w:rsidRPr="004C6945" w:rsidRDefault="004C6945" w:rsidP="004C6945">
      <w:pPr>
        <w:pStyle w:val="a3"/>
        <w:ind w:firstLine="0"/>
        <w:rPr>
          <w:sz w:val="16"/>
          <w:szCs w:val="16"/>
          <w:lang w:val="ru-RU"/>
        </w:rPr>
      </w:pPr>
      <w:r w:rsidRPr="004C6945">
        <w:rPr>
          <w:sz w:val="16"/>
          <w:szCs w:val="16"/>
          <w:lang w:val="ru-RU"/>
        </w:rPr>
        <w:t>Контактная информация_____________________________________________________________</w:t>
      </w:r>
    </w:p>
    <w:p w:rsidR="004C6945" w:rsidRPr="004C6945" w:rsidRDefault="004C6945" w:rsidP="004C6945">
      <w:pPr>
        <w:pStyle w:val="a3"/>
        <w:rPr>
          <w:sz w:val="16"/>
          <w:szCs w:val="16"/>
        </w:rPr>
      </w:pPr>
    </w:p>
    <w:p w:rsidR="004C6945" w:rsidRPr="004C6945" w:rsidRDefault="004C6945" w:rsidP="004C6945">
      <w:pPr>
        <w:ind w:left="5040" w:firstLine="630"/>
        <w:rPr>
          <w:sz w:val="16"/>
          <w:szCs w:val="16"/>
        </w:rPr>
      </w:pPr>
    </w:p>
    <w:p w:rsidR="004C6945" w:rsidRPr="004C6945" w:rsidRDefault="004C6945" w:rsidP="004C6945">
      <w:pPr>
        <w:pStyle w:val="a3"/>
        <w:rPr>
          <w:sz w:val="16"/>
          <w:szCs w:val="16"/>
        </w:rPr>
      </w:pPr>
      <w:r w:rsidRPr="004C6945">
        <w:rPr>
          <w:sz w:val="16"/>
          <w:szCs w:val="16"/>
        </w:rPr>
        <w:t xml:space="preserve"> </w:t>
      </w:r>
    </w:p>
    <w:p w:rsidR="004C6945" w:rsidRPr="004C6945" w:rsidRDefault="004C6945" w:rsidP="004C6945">
      <w:pPr>
        <w:pStyle w:val="a3"/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 xml:space="preserve">Клиент    </w:t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  <w:t xml:space="preserve">           __________________</w:t>
      </w:r>
      <w:r w:rsidRPr="004C6945">
        <w:rPr>
          <w:sz w:val="16"/>
          <w:szCs w:val="16"/>
        </w:rPr>
        <w:tab/>
        <w:t xml:space="preserve">            ___________________</w:t>
      </w:r>
    </w:p>
    <w:p w:rsidR="004C6945" w:rsidRPr="004C6945" w:rsidRDefault="004C6945" w:rsidP="004C6945">
      <w:pPr>
        <w:ind w:left="2160" w:firstLine="720"/>
        <w:rPr>
          <w:sz w:val="16"/>
          <w:szCs w:val="16"/>
        </w:rPr>
      </w:pPr>
      <w:r w:rsidRPr="004C6945">
        <w:rPr>
          <w:sz w:val="16"/>
          <w:szCs w:val="16"/>
        </w:rPr>
        <w:t xml:space="preserve">      </w:t>
      </w:r>
      <w:del w:id="29" w:author="lebedeva.na" w:date="2017-07-27T09:00:00Z">
        <w:r w:rsidRPr="004C6945" w:rsidDel="008411B1">
          <w:rPr>
            <w:sz w:val="16"/>
            <w:szCs w:val="16"/>
          </w:rPr>
          <w:tab/>
        </w:r>
      </w:del>
      <w:r w:rsidRPr="004C6945">
        <w:rPr>
          <w:sz w:val="16"/>
          <w:szCs w:val="16"/>
        </w:rPr>
        <w:tab/>
        <w:t>(подпись)</w:t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  <w:t xml:space="preserve">     (Ф.И.О.)</w:t>
      </w: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  <w:r w:rsidRPr="004C6945">
        <w:rPr>
          <w:sz w:val="16"/>
          <w:szCs w:val="16"/>
        </w:rPr>
        <w:tab/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rPr>
          <w:sz w:val="16"/>
          <w:szCs w:val="16"/>
        </w:rPr>
      </w:pPr>
      <w:r w:rsidRPr="004C6945">
        <w:rPr>
          <w:sz w:val="16"/>
          <w:szCs w:val="16"/>
        </w:rPr>
        <w:t>М.П.</w:t>
      </w:r>
      <w:r w:rsidRPr="004C6945">
        <w:rPr>
          <w:sz w:val="16"/>
          <w:szCs w:val="16"/>
        </w:rPr>
        <w:tab/>
      </w:r>
    </w:p>
    <w:p w:rsidR="004C6945" w:rsidRPr="004C6945" w:rsidRDefault="004C6945" w:rsidP="004C6945">
      <w:pPr>
        <w:rPr>
          <w:sz w:val="16"/>
          <w:szCs w:val="16"/>
        </w:rPr>
      </w:pPr>
    </w:p>
    <w:p w:rsidR="004C6945" w:rsidRPr="004C6945" w:rsidRDefault="004C6945" w:rsidP="004C6945">
      <w:pPr>
        <w:jc w:val="left"/>
        <w:rPr>
          <w:b/>
          <w:sz w:val="16"/>
          <w:szCs w:val="16"/>
        </w:rPr>
      </w:pPr>
      <w:r w:rsidRPr="004C6945">
        <w:rPr>
          <w:sz w:val="16"/>
          <w:szCs w:val="16"/>
        </w:rPr>
        <w:t>“ ____” ____________________________ 20__ г.</w:t>
      </w:r>
    </w:p>
    <w:p w:rsidR="004C6945" w:rsidRPr="004C6945" w:rsidRDefault="004C6945" w:rsidP="004C6945">
      <w:pPr>
        <w:pStyle w:val="21"/>
        <w:ind w:firstLine="0"/>
        <w:rPr>
          <w:b/>
          <w:sz w:val="16"/>
          <w:szCs w:val="16"/>
        </w:rPr>
      </w:pPr>
    </w:p>
    <w:p w:rsidR="009C7613" w:rsidRPr="004C6945" w:rsidRDefault="009C7613">
      <w:pPr>
        <w:rPr>
          <w:sz w:val="16"/>
          <w:szCs w:val="16"/>
        </w:rPr>
      </w:pPr>
    </w:p>
    <w:sectPr w:rsidR="009C7613" w:rsidRPr="004C6945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C6945"/>
    <w:rsid w:val="004C6945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4C6945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C6945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a3">
    <w:name w:val="Body Text Indent"/>
    <w:basedOn w:val="a"/>
    <w:link w:val="a4"/>
    <w:rsid w:val="004C6945"/>
    <w:pPr>
      <w:ind w:firstLine="851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4C6945"/>
    <w:rPr>
      <w:rFonts w:ascii="Times New Roman" w:eastAsia="Times New Roman" w:hAnsi="Times New Roman" w:cs="Times New Roman"/>
      <w:sz w:val="24"/>
      <w:szCs w:val="20"/>
      <w:lang/>
    </w:rPr>
  </w:style>
  <w:style w:type="paragraph" w:styleId="21">
    <w:name w:val="Body Text Indent 2"/>
    <w:basedOn w:val="a"/>
    <w:link w:val="22"/>
    <w:uiPriority w:val="99"/>
    <w:rsid w:val="004C6945"/>
    <w:pPr>
      <w:ind w:firstLine="993"/>
    </w:pPr>
    <w:rPr>
      <w:lang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C6945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Normalletter">
    <w:name w:val="Normal letter"/>
    <w:basedOn w:val="a"/>
    <w:rsid w:val="004C6945"/>
    <w:rPr>
      <w:rFonts w:ascii="Baltica" w:hAnsi="Baltica"/>
      <w:lang w:val="en-US"/>
    </w:rPr>
  </w:style>
  <w:style w:type="paragraph" w:styleId="a5">
    <w:name w:val="caption"/>
    <w:basedOn w:val="a"/>
    <w:uiPriority w:val="99"/>
    <w:qFormat/>
    <w:rsid w:val="004C6945"/>
    <w:pPr>
      <w:jc w:val="center"/>
    </w:pPr>
    <w:rPr>
      <w:b/>
    </w:rPr>
  </w:style>
  <w:style w:type="paragraph" w:customStyle="1" w:styleId="ConsPlusNormal">
    <w:name w:val="ConsPlusNormal"/>
    <w:rsid w:val="004C69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6">
    <w:name w:val="Title"/>
    <w:basedOn w:val="a"/>
    <w:link w:val="a7"/>
    <w:uiPriority w:val="99"/>
    <w:qFormat/>
    <w:rsid w:val="004C6945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uiPriority w:val="99"/>
    <w:rsid w:val="004C69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4C6945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3952</Words>
  <Characters>22532</Characters>
  <Application>Microsoft Office Word</Application>
  <DocSecurity>0</DocSecurity>
  <Lines>187</Lines>
  <Paragraphs>52</Paragraphs>
  <ScaleCrop>false</ScaleCrop>
  <Company/>
  <LinksUpToDate>false</LinksUpToDate>
  <CharactersWithSpaces>26432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2017-07-27T12:58:00Z</dcterms:created>
  <dcterms:modified xsi:type="dcterms:W3CDTF">2017-07-27T12:59:00Z</dcterms:modified>
</cp:coreProperties>
</file>